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B107E4" w:rsidP="007867AC">
      <w:pPr>
        <w:jc w:val="both"/>
        <w:rPr>
          <w:rFonts w:asciiTheme="minorHAnsi" w:hAnsiTheme="minorHAnsi" w:cstheme="minorHAnsi"/>
          <w:sz w:val="22"/>
        </w:rPr>
      </w:pPr>
      <w:r w:rsidRPr="00E73009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</w:t>
      </w:r>
      <w:ins w:id="0" w:author="Autor">
        <w:r w:rsidR="00E73009">
          <w:rPr>
            <w:rFonts w:asciiTheme="minorHAnsi" w:hAnsiTheme="minorHAnsi"/>
            <w:sz w:val="22"/>
          </w:rPr>
          <w:br/>
        </w:r>
      </w:ins>
      <w:bookmarkStart w:id="1" w:name="_GoBack"/>
      <w:bookmarkEnd w:id="1"/>
      <w:del w:id="2" w:author="Autor">
        <w:r w:rsidRPr="00E73009" w:rsidDel="00E73009">
          <w:rPr>
            <w:rFonts w:asciiTheme="minorHAnsi" w:hAnsiTheme="minorHAnsi"/>
            <w:sz w:val="22"/>
          </w:rPr>
          <w:delText xml:space="preserve"> </w:delText>
        </w:r>
      </w:del>
      <w:r w:rsidRPr="00E73009">
        <w:rPr>
          <w:rFonts w:asciiTheme="minorHAnsi" w:hAnsiTheme="minorHAnsi"/>
          <w:sz w:val="22"/>
        </w:rPr>
        <w:t xml:space="preserve">o </w:t>
      </w:r>
      <w:proofErr w:type="spellStart"/>
      <w:r w:rsidRPr="00E73009">
        <w:rPr>
          <w:rFonts w:asciiTheme="minorHAnsi" w:hAnsiTheme="minorHAnsi"/>
          <w:sz w:val="22"/>
        </w:rPr>
        <w:t>e-Governmente</w:t>
      </w:r>
      <w:proofErr w:type="spellEnd"/>
      <w:r w:rsidRPr="00E73009">
        <w:rPr>
          <w:rFonts w:asciiTheme="minorHAnsi" w:hAnsiTheme="minorHAnsi"/>
          <w:sz w:val="22"/>
        </w:rPr>
        <w:t>) v znení neskorších predpisov.</w:t>
      </w:r>
      <w:r w:rsidR="00A91C06">
        <w:rPr>
          <w:color w:val="1F4E79"/>
        </w:rPr>
        <w:t>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107E4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73009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64CE8-F348-4A72-B861-1633CE97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2019-07-16T09:17:00Z</dcterms:created>
  <dcterms:modified xsi:type="dcterms:W3CDTF">2019-07-16T09:17:00Z</dcterms:modified>
</cp:coreProperties>
</file>